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16F7" w14:textId="0E4D6C0E" w:rsidR="00BA16BB" w:rsidRDefault="00287D78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928B9" wp14:editId="322C0F9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8305E" w14:textId="77777777" w:rsidR="002421DF" w:rsidRPr="00321BCC" w:rsidRDefault="002421D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928B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6E8305E" w14:textId="77777777" w:rsidR="002421DF" w:rsidRPr="00321BCC" w:rsidRDefault="002421D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5EA0D1" wp14:editId="4C4C5C0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ADFAF" w14:textId="77777777" w:rsidR="002421DF" w:rsidRPr="00321BCC" w:rsidRDefault="002421D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EA0D1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FEADFAF" w14:textId="77777777" w:rsidR="002421DF" w:rsidRPr="00321BCC" w:rsidRDefault="002421D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333D0" wp14:editId="6697800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197D5" w14:textId="77777777" w:rsidR="002421DF" w:rsidRPr="00321BCC" w:rsidRDefault="002421D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333D0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34197D5" w14:textId="77777777" w:rsidR="002421DF" w:rsidRPr="00321BCC" w:rsidRDefault="002421D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17D26D" wp14:editId="75F094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94A78" w14:textId="77777777" w:rsidR="002421DF" w:rsidRPr="00321BCC" w:rsidRDefault="002421D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7D26D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1694A78" w14:textId="77777777" w:rsidR="002421DF" w:rsidRPr="00321BCC" w:rsidRDefault="002421D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287D78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287D78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287D78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287D78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287D78" w:rsidP="00BA16BB">
      <w:pPr>
        <w:pStyle w:val="SubjectSpecification-ContractCzechRadio"/>
      </w:pPr>
      <w:r w:rsidRPr="006D0812">
        <w:t>se sídlem Vinohradská 12, 120 99 Praha 2</w:t>
      </w:r>
    </w:p>
    <w:p w14:paraId="107210D6" w14:textId="47E30FF3" w:rsidR="00BA16BB" w:rsidRPr="007317CC" w:rsidRDefault="00287D78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F613A">
        <w:rPr>
          <w:color w:val="auto"/>
        </w:rPr>
        <w:t>Mgr. René</w:t>
      </w:r>
      <w:r w:rsidR="009D5423">
        <w:rPr>
          <w:color w:val="auto"/>
        </w:rPr>
        <w:t>m</w:t>
      </w:r>
      <w:r w:rsidR="00DF613A">
        <w:rPr>
          <w:color w:val="auto"/>
        </w:rPr>
        <w:t xml:space="preserve"> Zavoral</w:t>
      </w:r>
      <w:r w:rsidR="009D5423">
        <w:rPr>
          <w:color w:val="auto"/>
        </w:rPr>
        <w:t>em</w:t>
      </w:r>
      <w:r w:rsidR="00DF613A">
        <w:rPr>
          <w:color w:val="auto"/>
        </w:rPr>
        <w:t>, generální</w:t>
      </w:r>
      <w:r w:rsidR="009D5423">
        <w:rPr>
          <w:color w:val="auto"/>
        </w:rPr>
        <w:t>m</w:t>
      </w:r>
      <w:r w:rsidR="00DF613A">
        <w:rPr>
          <w:color w:val="auto"/>
        </w:rPr>
        <w:t xml:space="preserve"> ředitel</w:t>
      </w:r>
      <w:r w:rsidR="009D5423">
        <w:rPr>
          <w:color w:val="auto"/>
        </w:rPr>
        <w:t>em</w:t>
      </w:r>
    </w:p>
    <w:p w14:paraId="02FC9A9E" w14:textId="62229F79" w:rsidR="00BA16BB" w:rsidRPr="007317CC" w:rsidRDefault="00287D78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287D78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4CF1AEE8" w:rsidR="007220A3" w:rsidRPr="007317CC" w:rsidRDefault="00287D78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ED2BE7">
        <w:t>Ing. Vlastimil Urban</w:t>
      </w:r>
    </w:p>
    <w:p w14:paraId="444E8B4C" w14:textId="2E0AF88B" w:rsidR="007220A3" w:rsidRPr="007317CC" w:rsidRDefault="00287D78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ED2BE7">
        <w:t> 602 503 736</w:t>
      </w:r>
    </w:p>
    <w:p w14:paraId="1442B449" w14:textId="644D6836" w:rsidR="007220A3" w:rsidRPr="007317CC" w:rsidRDefault="00287D78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ED2BE7">
        <w:rPr>
          <w:rFonts w:cs="Arial"/>
          <w:szCs w:val="20"/>
        </w:rPr>
        <w:t>vlastimil.urban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E0B078B" w14:textId="77777777" w:rsidR="00182D39" w:rsidRPr="007317CC" w:rsidRDefault="00287D78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287D78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287D78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287D78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287D78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287D78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361BEF7D" w:rsidR="006D0812" w:rsidRDefault="00287D78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287D78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287D78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287D78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287D78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287D78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287D78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A50BE3E" w14:textId="77777777" w:rsidR="00182D39" w:rsidRDefault="00182D39" w:rsidP="00BA16BB"/>
    <w:p w14:paraId="669F24AA" w14:textId="77777777" w:rsidR="008653F5" w:rsidRPr="006D0812" w:rsidRDefault="008653F5" w:rsidP="00BA16BB"/>
    <w:p w14:paraId="024E8D4A" w14:textId="41904CD5" w:rsidR="00BA16BB" w:rsidRDefault="00287D78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ED2BE7" w:rsidRPr="00C351E4">
        <w:rPr>
          <w:b/>
        </w:rPr>
        <w:t>MR40_2024</w:t>
      </w:r>
      <w:r w:rsidR="00BE6222" w:rsidRPr="00C351E4">
        <w:rPr>
          <w:b/>
        </w:rPr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ED2BE7">
        <w:rPr>
          <w:rFonts w:cs="Arial"/>
          <w:b/>
          <w:szCs w:val="20"/>
        </w:rPr>
        <w:t>Podpora aktivních síťových prvků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287D78" w:rsidP="00BA16BB">
      <w:pPr>
        <w:pStyle w:val="Heading-Number-ContractCzechRadio"/>
      </w:pPr>
      <w:r w:rsidRPr="006D0812">
        <w:t>Předmět smlouvy</w:t>
      </w:r>
    </w:p>
    <w:p w14:paraId="2CB17696" w14:textId="77777777" w:rsidR="004545D6" w:rsidRDefault="00287D78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6686BC3" w14:textId="5B876E23" w:rsidR="00BA16BB" w:rsidRDefault="00287D78" w:rsidP="001E6537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>
        <w:t>:</w:t>
      </w:r>
      <w:r w:rsidR="00ED2BE7">
        <w:t xml:space="preserve"> </w:t>
      </w:r>
      <w:r w:rsidR="00E252BC" w:rsidRPr="006D5731">
        <w:rPr>
          <w:b/>
        </w:rPr>
        <w:t>poskytování</w:t>
      </w:r>
      <w:r w:rsidR="00E252BC">
        <w:t xml:space="preserve"> </w:t>
      </w:r>
      <w:r w:rsidR="00E252BC">
        <w:rPr>
          <w:b/>
        </w:rPr>
        <w:t>h</w:t>
      </w:r>
      <w:r w:rsidR="00E252BC" w:rsidRPr="00496B04">
        <w:rPr>
          <w:b/>
        </w:rPr>
        <w:t>ardwarov</w:t>
      </w:r>
      <w:r w:rsidR="00E252BC">
        <w:rPr>
          <w:b/>
        </w:rPr>
        <w:t>é</w:t>
      </w:r>
      <w:r w:rsidR="00E252BC" w:rsidRPr="00496B04">
        <w:rPr>
          <w:b/>
        </w:rPr>
        <w:t xml:space="preserve"> podpor</w:t>
      </w:r>
      <w:r w:rsidR="00E252BC">
        <w:rPr>
          <w:b/>
        </w:rPr>
        <w:t>y</w:t>
      </w:r>
      <w:r w:rsidR="00E252BC">
        <w:t xml:space="preserve"> </w:t>
      </w:r>
      <w:r w:rsidR="00E252BC" w:rsidRPr="002702F1">
        <w:rPr>
          <w:b/>
        </w:rPr>
        <w:t xml:space="preserve">pro aktivní prvky počítačové sítě </w:t>
      </w:r>
      <w:r w:rsidR="00E252BC">
        <w:rPr>
          <w:b/>
        </w:rPr>
        <w:t>Českého rozhlasu</w:t>
      </w:r>
      <w:r w:rsidR="00E252BC">
        <w:t xml:space="preserve"> </w:t>
      </w:r>
      <w:r w:rsidR="00E252BC" w:rsidRPr="00025663">
        <w:rPr>
          <w:b/>
        </w:rPr>
        <w:t xml:space="preserve">a zajištění </w:t>
      </w:r>
      <w:r w:rsidR="00E252BC">
        <w:rPr>
          <w:b/>
        </w:rPr>
        <w:t xml:space="preserve">správné </w:t>
      </w:r>
      <w:r w:rsidR="00E252BC" w:rsidRPr="00025663">
        <w:rPr>
          <w:b/>
        </w:rPr>
        <w:t>funk</w:t>
      </w:r>
      <w:r w:rsidR="00E252BC">
        <w:rPr>
          <w:b/>
        </w:rPr>
        <w:t>ce</w:t>
      </w:r>
      <w:r w:rsidR="00E252BC" w:rsidRPr="00025663">
        <w:rPr>
          <w:b/>
        </w:rPr>
        <w:t xml:space="preserve"> všech zařízení uvedených v příloze této smlouvy</w:t>
      </w:r>
      <w:r w:rsidR="00E252BC" w:rsidRPr="00631D4C">
        <w:t xml:space="preserve"> (dále také jako „</w:t>
      </w:r>
      <w:r w:rsidR="00E252BC" w:rsidRPr="001137BD">
        <w:rPr>
          <w:b/>
        </w:rPr>
        <w:t>služby</w:t>
      </w:r>
      <w:r w:rsidR="00E252BC" w:rsidRPr="00631D4C">
        <w:t>“) a povinnost objednatele za služby zaplatit poskytovateli sjednanou cenu, to vše dle podmínek stanovených touto smlouvou.</w:t>
      </w:r>
    </w:p>
    <w:p w14:paraId="7EFB05E8" w14:textId="77777777" w:rsidR="00BD0C33" w:rsidRDefault="00287D78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F1E8EF6" w14:textId="73F72CAF" w:rsidR="004545D6" w:rsidRDefault="00287D78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25F72F8" w14:textId="77777777" w:rsidR="00BA16BB" w:rsidRPr="006D0812" w:rsidRDefault="00287D78" w:rsidP="00BA16BB">
      <w:pPr>
        <w:pStyle w:val="Heading-Number-ContractCzechRadio"/>
      </w:pPr>
      <w:r w:rsidRPr="006D0812">
        <w:t>Místo a doba plnění</w:t>
      </w:r>
    </w:p>
    <w:p w14:paraId="67B413B6" w14:textId="5A68380C" w:rsidR="00ED2BE7" w:rsidRDefault="00287D78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</w:t>
      </w:r>
      <w:r>
        <w:t xml:space="preserve"> </w:t>
      </w:r>
      <w:r w:rsidRPr="00A22A52">
        <w:rPr>
          <w:b/>
        </w:rPr>
        <w:t>Český rozhlas, Vinohradská 12, 120 99 Praha 2</w:t>
      </w:r>
      <w:r w:rsidRPr="00631D4C">
        <w:rPr>
          <w:rFonts w:cs="Arial"/>
          <w:szCs w:val="20"/>
        </w:rPr>
        <w:t>.</w:t>
      </w:r>
    </w:p>
    <w:p w14:paraId="7EEC6035" w14:textId="46043B78" w:rsidR="00BE59CC" w:rsidRDefault="00BE59CC" w:rsidP="00BE59CC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>
        <w:t>ode dne účinnosti této smlouvy</w:t>
      </w:r>
      <w:r w:rsidR="00BD0246">
        <w:t xml:space="preserve"> </w:t>
      </w:r>
      <w:r>
        <w:t xml:space="preserve">nepřetržitě po dobu </w:t>
      </w:r>
      <w:r>
        <w:rPr>
          <w:b/>
        </w:rPr>
        <w:t>12</w:t>
      </w:r>
      <w:r w:rsidRPr="00836661">
        <w:rPr>
          <w:b/>
        </w:rPr>
        <w:t xml:space="preserve"> měsíců</w:t>
      </w:r>
      <w:r w:rsidR="00BD0246">
        <w:t>.</w:t>
      </w:r>
    </w:p>
    <w:p w14:paraId="718E75B8" w14:textId="7E5BC8C3" w:rsidR="004545D6" w:rsidRDefault="00287D78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0146FC26" w14:textId="474276FA" w:rsidR="004545D6" w:rsidRPr="004545D6" w:rsidRDefault="00287D78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</w:t>
      </w:r>
      <w:proofErr w:type="spellStart"/>
      <w:r w:rsidR="000F1DC4">
        <w:t>ČRo</w:t>
      </w:r>
      <w:proofErr w:type="spellEnd"/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7A6332E" w14:textId="77777777" w:rsidR="00BA16BB" w:rsidRPr="006D0812" w:rsidRDefault="00287D78" w:rsidP="00BA16BB">
      <w:pPr>
        <w:pStyle w:val="Heading-Number-ContractCzechRadio"/>
      </w:pPr>
      <w:r w:rsidRPr="006D0812">
        <w:t>Cena a platební podmínky</w:t>
      </w:r>
    </w:p>
    <w:p w14:paraId="5E061AA7" w14:textId="70269A78" w:rsidR="004545D6" w:rsidRPr="004545D6" w:rsidRDefault="00287D78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proofErr w:type="gramStart"/>
      <w:r w:rsidR="00EF2676">
        <w:t>]</w:t>
      </w:r>
      <w:r w:rsidR="004216FE" w:rsidRPr="004216FE">
        <w:rPr>
          <w:b/>
        </w:rPr>
        <w:t>,-</w:t>
      </w:r>
      <w:proofErr w:type="gramEnd"/>
      <w:r w:rsidR="004216FE" w:rsidRPr="004216FE">
        <w:rPr>
          <w:b/>
        </w:rPr>
        <w:t xml:space="preserve">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9D5423">
        <w:t xml:space="preserve">K ceně bude přičtena </w:t>
      </w:r>
      <w:r w:rsidR="00BF732F">
        <w:t>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2B395DEF" w14:textId="475094BC" w:rsidR="00B27C14" w:rsidRPr="00B27C14" w:rsidRDefault="00287D78" w:rsidP="004A0029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52D57323" w14:textId="1F8975AE" w:rsidR="00B27C14" w:rsidRPr="00B27C14" w:rsidRDefault="002419D1" w:rsidP="002419D1">
      <w:pPr>
        <w:pStyle w:val="ListNumber-ContractCzechRadio"/>
      </w:pPr>
      <w:r w:rsidRPr="006D0812">
        <w:t xml:space="preserve">Úhrada ceny bude provedena </w:t>
      </w:r>
      <w:r w:rsidR="00F830A2">
        <w:t>objednatelem</w:t>
      </w:r>
      <w:r w:rsidR="002421DF">
        <w:t xml:space="preserve"> jednorázově</w:t>
      </w:r>
      <w:r w:rsidR="009B7C4F">
        <w:t xml:space="preserve"> </w:t>
      </w:r>
      <w:r w:rsidR="009B7C4F" w:rsidRPr="006D0812">
        <w:t>na základě daňového dokladu (</w:t>
      </w:r>
      <w:r w:rsidR="009B7C4F">
        <w:t>dále jen „</w:t>
      </w:r>
      <w:r w:rsidR="009B7C4F" w:rsidRPr="00451B2D">
        <w:rPr>
          <w:b/>
        </w:rPr>
        <w:t>faktura</w:t>
      </w:r>
      <w:r w:rsidR="009B7C4F">
        <w:t>“</w:t>
      </w:r>
      <w:r w:rsidR="009B7C4F" w:rsidRPr="006D0812">
        <w:t>)</w:t>
      </w:r>
      <w:r w:rsidR="00751741">
        <w:t xml:space="preserve"> vystavené</w:t>
      </w:r>
      <w:r w:rsidR="00C27DD9">
        <w:t>ho</w:t>
      </w:r>
      <w:r w:rsidR="00751741">
        <w:t xml:space="preserve"> ke dni, kdy </w:t>
      </w:r>
      <w:r w:rsidR="009B7C4F">
        <w:t>poskytovatel</w:t>
      </w:r>
      <w:r w:rsidRPr="006D0812">
        <w:t xml:space="preserve"> </w:t>
      </w:r>
      <w:r w:rsidR="00F830A2">
        <w:t>zaháj</w:t>
      </w:r>
      <w:r w:rsidR="009B7C4F">
        <w:t>í</w:t>
      </w:r>
      <w:r w:rsidR="00F830A2">
        <w:t xml:space="preserve"> řádné a úplné poskytování služeb</w:t>
      </w:r>
      <w:r w:rsidR="00751741">
        <w:t>. Za den zahájení</w:t>
      </w:r>
      <w:r w:rsidR="00C27DD9">
        <w:t xml:space="preserve"> řádného a úplného</w:t>
      </w:r>
      <w:r w:rsidR="00751741">
        <w:t xml:space="preserve"> poskytování služeb dle této smlouvy se považuje </w:t>
      </w:r>
      <w:r w:rsidR="002421DF">
        <w:t>den účinnosti</w:t>
      </w:r>
      <w:r w:rsidR="00751741">
        <w:t xml:space="preserve"> této smlouvy.</w:t>
      </w:r>
    </w:p>
    <w:p w14:paraId="61AEF355" w14:textId="0C8EDF66" w:rsidR="000F0134" w:rsidRDefault="00287D78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20E37F0E" w:rsidR="00B27C14" w:rsidRPr="00B27C14" w:rsidRDefault="00287D78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4273622C" w:rsidR="005D4C3A" w:rsidRDefault="00287D78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 xml:space="preserve">DPH za nezaplacenou DPH </w:t>
      </w:r>
      <w:r w:rsidRPr="006D0812">
        <w:lastRenderedPageBreak/>
        <w:t>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2DFB3EE8" w14:textId="77777777" w:rsidR="00882671" w:rsidRPr="00882671" w:rsidRDefault="00287D78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AA90D0C" w14:textId="3AC9C19E" w:rsidR="00294342" w:rsidRDefault="00287D78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34765">
        <w:t xml:space="preserve">zahájení </w:t>
      </w:r>
      <w:r w:rsidR="001E5013">
        <w:t>poskyt</w:t>
      </w:r>
      <w:r w:rsidR="00134765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B60D08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726B99E1" w14:textId="367D1EF6" w:rsidR="00911FD3" w:rsidRDefault="00287D78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416FA9C1" w14:textId="77777777" w:rsidR="00A11BC0" w:rsidRPr="006D0812" w:rsidRDefault="00287D78" w:rsidP="00A11BC0">
      <w:pPr>
        <w:pStyle w:val="Heading-Number-ContractCzechRadio"/>
      </w:pPr>
      <w:r>
        <w:t>Kvalita služeb</w:t>
      </w:r>
    </w:p>
    <w:p w14:paraId="73D0275A" w14:textId="4A4C341D" w:rsidR="00214A85" w:rsidRPr="00CA1827" w:rsidRDefault="00287D78" w:rsidP="00214A85">
      <w:pPr>
        <w:pStyle w:val="ListNumber-ContractCzechRadio"/>
        <w:rPr>
          <w:ins w:id="0" w:author="Stantić Kateřina" w:date="2024-09-04T12:30:00Z"/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78EE0D69" w14:textId="77777777" w:rsidR="00CA1827" w:rsidRPr="00214A85" w:rsidRDefault="00CA1827" w:rsidP="00CA1827">
      <w:pPr>
        <w:pStyle w:val="ListNumber-ContractCzechRadio"/>
        <w:rPr>
          <w:moveTo w:id="1" w:author="Stantić Kateřina" w:date="2024-09-04T12:30:00Z"/>
          <w:szCs w:val="24"/>
        </w:rPr>
      </w:pPr>
      <w:moveToRangeStart w:id="2" w:author="Stantić Kateřina" w:date="2024-09-04T12:30:00Z" w:name="move176345459"/>
      <w:moveTo w:id="3" w:author="Stantić Kateřina" w:date="2024-09-04T12:30:00Z">
        <w:r>
          <w:rPr>
            <w:szCs w:val="24"/>
          </w:rPr>
          <w:t>Poskytovatel dále prohlašuje, že se dostatečným způsobem seznámil se specifikací služeb a podmínkami jejich poskytování, je odborně způsobilý služby řádně a včas poskytovat a má k tomu veškeré potřebné kapacity.</w:t>
        </w:r>
      </w:moveTo>
    </w:p>
    <w:moveToRangeEnd w:id="2"/>
    <w:p w14:paraId="1536F8A8" w14:textId="77777777" w:rsidR="00CA1827" w:rsidRPr="00F41E0D" w:rsidRDefault="00CA1827">
      <w:pPr>
        <w:pStyle w:val="ListNumber-ContractCzechRadio"/>
        <w:numPr>
          <w:ilvl w:val="0"/>
          <w:numId w:val="0"/>
        </w:numPr>
        <w:rPr>
          <w:ins w:id="4" w:author="Stantić Kateřina" w:date="2024-09-04T11:12:00Z"/>
          <w:szCs w:val="24"/>
        </w:rPr>
        <w:pPrChange w:id="5" w:author="Stantić Kateřina" w:date="2024-09-04T12:30:00Z">
          <w:pPr>
            <w:pStyle w:val="ListNumber-ContractCzechRadio"/>
          </w:pPr>
        </w:pPrChange>
      </w:pPr>
    </w:p>
    <w:p w14:paraId="7BA7B4ED" w14:textId="7F39F8B8" w:rsidR="00F41E0D" w:rsidRPr="0092213F" w:rsidRDefault="0043765B" w:rsidP="00F41E0D">
      <w:pPr>
        <w:pStyle w:val="ListNumber-ContractCzechRadio"/>
        <w:rPr>
          <w:ins w:id="6" w:author="Stantić Kateřina" w:date="2024-09-04T11:12:00Z"/>
          <w:rFonts w:cs="Arial"/>
        </w:rPr>
      </w:pPr>
      <w:ins w:id="7" w:author="Stantić Kateřina" w:date="2024-09-04T12:16:00Z">
        <w:r>
          <w:rPr>
            <w:rFonts w:cs="Arial"/>
            <w:szCs w:val="20"/>
          </w:rPr>
          <w:t>Poskytovatel</w:t>
        </w:r>
      </w:ins>
      <w:ins w:id="8" w:author="Stantić Kateřina" w:date="2024-09-04T11:12:00Z">
        <w:r w:rsidR="00F41E0D" w:rsidRPr="00E634E8">
          <w:rPr>
            <w:rFonts w:cs="Arial"/>
          </w:rPr>
          <w:t xml:space="preserve"> je povinen </w:t>
        </w:r>
      </w:ins>
      <w:ins w:id="9" w:author="Stantić Kateřina" w:date="2024-09-04T12:17:00Z">
        <w:r>
          <w:rPr>
            <w:rFonts w:cs="Arial"/>
          </w:rPr>
          <w:t>poskytovat služby</w:t>
        </w:r>
      </w:ins>
      <w:ins w:id="10" w:author="Stantić Kateřina" w:date="2024-09-04T11:12:00Z">
        <w:r w:rsidR="00F41E0D" w:rsidRPr="00E634E8">
          <w:rPr>
            <w:rFonts w:cs="Arial"/>
          </w:rPr>
          <w:t xml:space="preserve"> prostřednictvím osob, k</w:t>
        </w:r>
      </w:ins>
      <w:ins w:id="11" w:author="Stantić Kateřina" w:date="2024-09-04T12:37:00Z">
        <w:r w:rsidR="00375368">
          <w:rPr>
            <w:rFonts w:cs="Arial"/>
          </w:rPr>
          <w:t>teré splňují kvalifikaci vyžad</w:t>
        </w:r>
      </w:ins>
      <w:ins w:id="12" w:author="Stantić Kateřina" w:date="2024-09-04T12:38:00Z">
        <w:r w:rsidR="00375368">
          <w:rPr>
            <w:rFonts w:cs="Arial"/>
          </w:rPr>
          <w:t>ovanou objednatelem ve výběrovém řízení</w:t>
        </w:r>
      </w:ins>
      <w:ins w:id="13" w:author="Stantić Kateřina" w:date="2024-09-04T11:12:00Z">
        <w:r w:rsidR="00F41E0D" w:rsidRPr="00E634E8">
          <w:rPr>
            <w:rFonts w:cs="Arial"/>
          </w:rPr>
          <w:t xml:space="preserve">. V případě potřeby výměny některé z těchto osob je </w:t>
        </w:r>
      </w:ins>
      <w:ins w:id="14" w:author="Stantić Kateřina" w:date="2024-09-04T12:16:00Z">
        <w:r>
          <w:rPr>
            <w:rFonts w:cs="Arial"/>
          </w:rPr>
          <w:t>poskytovatel</w:t>
        </w:r>
      </w:ins>
      <w:ins w:id="15" w:author="Stantić Kateřina" w:date="2024-09-04T11:12:00Z">
        <w:r w:rsidR="00F41E0D" w:rsidRPr="0092213F">
          <w:rPr>
            <w:rFonts w:cs="Arial"/>
          </w:rPr>
          <w:t xml:space="preserve"> povinen o tom písemně informovat objednatele a současně zajistit, aby nová osoba splňovala kvalifikaci v min</w:t>
        </w:r>
      </w:ins>
      <w:ins w:id="16" w:author="Stantić Kateřina" w:date="2024-09-04T12:17:00Z">
        <w:r>
          <w:rPr>
            <w:rFonts w:cs="Arial"/>
          </w:rPr>
          <w:t>imálním</w:t>
        </w:r>
      </w:ins>
      <w:ins w:id="17" w:author="Stantić Kateřina" w:date="2024-09-04T11:12:00Z">
        <w:r w:rsidR="00F41E0D" w:rsidRPr="0092213F">
          <w:rPr>
            <w:rFonts w:cs="Arial"/>
          </w:rPr>
          <w:t xml:space="preserve"> rozsahu dle zadávacích podmínek veřejné zakázky. Na písemnou žádost objednatele je</w:t>
        </w:r>
      </w:ins>
      <w:ins w:id="18" w:author="Stantić Kateřina" w:date="2024-09-04T12:18:00Z">
        <w:r>
          <w:rPr>
            <w:rFonts w:cs="Arial"/>
          </w:rPr>
          <w:t xml:space="preserve"> </w:t>
        </w:r>
      </w:ins>
      <w:ins w:id="19" w:author="Stantić Kateřina" w:date="2024-09-04T12:17:00Z">
        <w:r>
          <w:rPr>
            <w:rFonts w:cs="Arial"/>
          </w:rPr>
          <w:t>poskytovate</w:t>
        </w:r>
      </w:ins>
      <w:ins w:id="20" w:author="Stantić Kateřina" w:date="2024-09-04T12:18:00Z">
        <w:r>
          <w:rPr>
            <w:rFonts w:cs="Arial"/>
          </w:rPr>
          <w:t>l povinen</w:t>
        </w:r>
      </w:ins>
      <w:ins w:id="21" w:author="Stantić Kateřina" w:date="2024-09-04T11:12:00Z">
        <w:r w:rsidR="00F41E0D" w:rsidRPr="0092213F">
          <w:rPr>
            <w:rFonts w:cs="Arial"/>
          </w:rPr>
          <w:t xml:space="preserve"> k tomu doložit odpovídající doklady a dokumenty. </w:t>
        </w:r>
      </w:ins>
    </w:p>
    <w:p w14:paraId="6BD4E00E" w14:textId="377AF642" w:rsidR="00F41E0D" w:rsidRPr="0092213F" w:rsidRDefault="00F41E0D" w:rsidP="00F41E0D">
      <w:pPr>
        <w:pStyle w:val="ListNumber-ContractCzechRadio"/>
        <w:rPr>
          <w:ins w:id="22" w:author="Stantić Kateřina" w:date="2024-09-04T11:12:00Z"/>
          <w:rFonts w:cs="Arial"/>
        </w:rPr>
      </w:pPr>
      <w:ins w:id="23" w:author="Stantić Kateřina" w:date="2024-09-04T11:12:00Z">
        <w:r w:rsidRPr="0092213F">
          <w:rPr>
            <w:rFonts w:cs="Arial"/>
          </w:rPr>
          <w:t xml:space="preserve">V případě, kdy osoba podílející se na </w:t>
        </w:r>
      </w:ins>
      <w:ins w:id="24" w:author="Stantić Kateřina" w:date="2024-09-04T12:18:00Z">
        <w:r w:rsidR="0043765B">
          <w:rPr>
            <w:rFonts w:cs="Arial"/>
          </w:rPr>
          <w:t>poskytování</w:t>
        </w:r>
      </w:ins>
      <w:ins w:id="25" w:author="Stantić Kateřina" w:date="2024-09-04T11:12:00Z">
        <w:r w:rsidRPr="0092213F">
          <w:rPr>
            <w:rFonts w:cs="Arial"/>
          </w:rPr>
          <w:t xml:space="preserve"> </w:t>
        </w:r>
      </w:ins>
      <w:ins w:id="26" w:author="Stantić Kateřina" w:date="2024-09-04T12:18:00Z">
        <w:r w:rsidR="0043765B">
          <w:rPr>
            <w:rFonts w:cs="Arial"/>
          </w:rPr>
          <w:t>služeb</w:t>
        </w:r>
      </w:ins>
      <w:ins w:id="27" w:author="Stantić Kateřina" w:date="2024-09-04T12:22:00Z">
        <w:r w:rsidR="0043765B">
          <w:rPr>
            <w:rFonts w:cs="Arial"/>
          </w:rPr>
          <w:t xml:space="preserve"> </w:t>
        </w:r>
      </w:ins>
      <w:ins w:id="28" w:author="Stantić Kateřina" w:date="2024-09-04T11:12:00Z">
        <w:r w:rsidRPr="0092213F">
          <w:rPr>
            <w:rFonts w:cs="Arial"/>
          </w:rPr>
          <w:t>vykazuje nedostatečné znalosti a schopnosti ve vztahu k</w:t>
        </w:r>
      </w:ins>
      <w:ins w:id="29" w:author="Stantić Kateřina" w:date="2024-09-04T12:22:00Z">
        <w:r w:rsidR="0043765B">
          <w:rPr>
            <w:rFonts w:cs="Arial"/>
          </w:rPr>
          <w:t> </w:t>
        </w:r>
      </w:ins>
      <w:ins w:id="30" w:author="Stantić Kateřina" w:date="2024-09-04T11:12:00Z">
        <w:r w:rsidRPr="0092213F">
          <w:rPr>
            <w:rFonts w:cs="Arial"/>
          </w:rPr>
          <w:t>p</w:t>
        </w:r>
      </w:ins>
      <w:ins w:id="31" w:author="Stantić Kateřina" w:date="2024-09-04T12:22:00Z">
        <w:r w:rsidR="0043765B">
          <w:rPr>
            <w:rFonts w:cs="Arial"/>
          </w:rPr>
          <w:t>oskytování služeb</w:t>
        </w:r>
      </w:ins>
      <w:ins w:id="32" w:author="Stantić Kateřina" w:date="2024-09-04T11:12:00Z">
        <w:r w:rsidRPr="0092213F">
          <w:rPr>
            <w:rFonts w:cs="Arial"/>
          </w:rPr>
          <w:t xml:space="preserve">, přestože splňuje objednatelem požadovanou kvalifikaci, je objednatel oprávněn neumožnit </w:t>
        </w:r>
      </w:ins>
      <w:ins w:id="33" w:author="Stantić Kateřina" w:date="2024-09-04T12:23:00Z">
        <w:r w:rsidR="0043765B">
          <w:rPr>
            <w:rFonts w:cs="Arial"/>
          </w:rPr>
          <w:t>poskytování služeb</w:t>
        </w:r>
      </w:ins>
      <w:ins w:id="34" w:author="Stantić Kateřina" w:date="2024-09-04T11:12:00Z">
        <w:r w:rsidRPr="0092213F">
          <w:rPr>
            <w:rFonts w:cs="Arial"/>
          </w:rPr>
          <w:t xml:space="preserve"> takovou osobou a vyžadovat </w:t>
        </w:r>
      </w:ins>
      <w:ins w:id="35" w:author="Stantić Kateřina" w:date="2024-09-04T15:58:00Z">
        <w:r w:rsidR="0071288A">
          <w:rPr>
            <w:rFonts w:cs="Arial"/>
          </w:rPr>
          <w:t xml:space="preserve">po poskytovateli </w:t>
        </w:r>
      </w:ins>
      <w:ins w:id="36" w:author="Stantić Kateřina" w:date="2024-09-04T11:12:00Z">
        <w:r w:rsidRPr="0092213F">
          <w:rPr>
            <w:rFonts w:cs="Arial"/>
          </w:rPr>
          <w:t>zajištění její výměny</w:t>
        </w:r>
        <w:bookmarkStart w:id="37" w:name="_GoBack"/>
        <w:bookmarkEnd w:id="37"/>
        <w:r w:rsidRPr="0092213F">
          <w:rPr>
            <w:rFonts w:cs="Arial"/>
          </w:rPr>
          <w:t xml:space="preserve"> bez zbytečného odkladu. </w:t>
        </w:r>
      </w:ins>
    </w:p>
    <w:p w14:paraId="04639715" w14:textId="77777777" w:rsidR="00F41E0D" w:rsidRPr="002616F2" w:rsidRDefault="00F41E0D">
      <w:pPr>
        <w:pStyle w:val="ListNumber-ContractCzechRadio"/>
        <w:numPr>
          <w:ilvl w:val="0"/>
          <w:numId w:val="0"/>
        </w:numPr>
        <w:ind w:left="312"/>
        <w:rPr>
          <w:szCs w:val="24"/>
        </w:rPr>
        <w:pPrChange w:id="38" w:author="Stantić Kateřina" w:date="2024-09-04T12:16:00Z">
          <w:pPr>
            <w:pStyle w:val="ListNumber-ContractCzechRadio"/>
          </w:pPr>
        </w:pPrChange>
      </w:pPr>
    </w:p>
    <w:p w14:paraId="6BEE2908" w14:textId="2CDC3782" w:rsidR="002616F2" w:rsidRPr="00214A85" w:rsidDel="00CA1827" w:rsidRDefault="00287D78" w:rsidP="00214A85">
      <w:pPr>
        <w:pStyle w:val="ListNumber-ContractCzechRadio"/>
        <w:rPr>
          <w:moveFrom w:id="39" w:author="Stantić Kateřina" w:date="2024-09-04T12:30:00Z"/>
          <w:szCs w:val="24"/>
        </w:rPr>
      </w:pPr>
      <w:moveFromRangeStart w:id="40" w:author="Stantić Kateřina" w:date="2024-09-04T12:30:00Z" w:name="move176345459"/>
      <w:moveFrom w:id="41" w:author="Stantić Kateřina" w:date="2024-09-04T12:30:00Z">
        <w:r w:rsidDel="00CA1827">
          <w:rPr>
            <w:szCs w:val="24"/>
          </w:rPr>
          <w:lastRenderedPageBreak/>
          <w:t xml:space="preserve">Poskytovatel dále prohlašuje, že se dostatečným způsobem seznámil se specifikací služeb a podmínkami jejich poskytování, je odborně způsobilý </w:t>
        </w:r>
        <w:r w:rsidR="002D59D8" w:rsidDel="00CA1827">
          <w:rPr>
            <w:szCs w:val="24"/>
          </w:rPr>
          <w:t>služby</w:t>
        </w:r>
        <w:r w:rsidDel="00CA1827">
          <w:rPr>
            <w:szCs w:val="24"/>
          </w:rPr>
          <w:t xml:space="preserve"> řádně a včas </w:t>
        </w:r>
        <w:r w:rsidR="002D59D8" w:rsidDel="00CA1827">
          <w:rPr>
            <w:szCs w:val="24"/>
          </w:rPr>
          <w:t>poskytovat</w:t>
        </w:r>
        <w:r w:rsidDel="00CA1827">
          <w:rPr>
            <w:szCs w:val="24"/>
          </w:rPr>
          <w:t xml:space="preserve"> a má k tomu </w:t>
        </w:r>
        <w:r w:rsidR="002D59D8" w:rsidDel="00CA1827">
          <w:rPr>
            <w:szCs w:val="24"/>
          </w:rPr>
          <w:t xml:space="preserve">veškeré </w:t>
        </w:r>
        <w:r w:rsidDel="00CA1827">
          <w:rPr>
            <w:szCs w:val="24"/>
          </w:rPr>
          <w:t>potřebné kapacity.</w:t>
        </w:r>
      </w:moveFrom>
    </w:p>
    <w:moveFromRangeEnd w:id="40"/>
    <w:p w14:paraId="1382AA86" w14:textId="4BB58930" w:rsidR="00214A85" w:rsidRPr="00214A85" w:rsidRDefault="00287D78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</w:t>
      </w:r>
      <w:r w:rsidR="002421DF">
        <w:t xml:space="preserve"> že si služby</w:t>
      </w:r>
      <w:r w:rsidRPr="00214A85">
        <w:t xml:space="preserve"> zachov</w:t>
      </w:r>
      <w:r w:rsidR="002421DF">
        <w:t>ají</w:t>
      </w:r>
      <w:r w:rsidRPr="00214A85">
        <w:t xml:space="preserve"> vlastnosti touto smlouvou vymezené</w:t>
      </w:r>
      <w:r w:rsidR="004216FE">
        <w:t>,</w:t>
      </w:r>
      <w:r w:rsidRPr="00214A85">
        <w:t xml:space="preserve"> popř. obvyklé. </w:t>
      </w:r>
    </w:p>
    <w:p w14:paraId="16D48FDA" w14:textId="70BA0A2C" w:rsidR="00214A85" w:rsidRPr="00492F11" w:rsidRDefault="00287D78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C252C07" w14:textId="19787357" w:rsidR="00492F11" w:rsidRPr="00214A85" w:rsidRDefault="00287D78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287D78" w:rsidP="008D1F83">
      <w:pPr>
        <w:pStyle w:val="Heading-Number-ContractCzechRadio"/>
      </w:pPr>
      <w:r w:rsidRPr="006D0812">
        <w:t>Změny smlouvy</w:t>
      </w:r>
    </w:p>
    <w:p w14:paraId="4573FDF8" w14:textId="1400E99A" w:rsidR="008D1F83" w:rsidRPr="006D0812" w:rsidRDefault="00287D78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287D78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88C028" wp14:editId="7E408F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415704" w14:textId="77777777" w:rsidR="002421DF" w:rsidRPr="008519AB" w:rsidRDefault="002421D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8C028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3415704" w14:textId="77777777" w:rsidR="002421DF" w:rsidRPr="008519AB" w:rsidRDefault="002421D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287D78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287D78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27FF32E8" w:rsidR="00B979C9" w:rsidRDefault="00287D78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287D78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287D78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287D78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287D78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F7F0ED5" w14:textId="6B858FC4" w:rsidR="001B2C4F" w:rsidRDefault="00287D78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287D78" w:rsidP="00B979C9">
      <w:pPr>
        <w:pStyle w:val="ListLetter-ContractCzechRadio"/>
        <w:jc w:val="both"/>
      </w:pPr>
      <w:r>
        <w:lastRenderedPageBreak/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287D78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CEADDD7" w:rsidR="00B979C9" w:rsidRDefault="00287D78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41582522" w:rsidR="00B979C9" w:rsidRDefault="00287D78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287D78" w:rsidP="00A11BC0">
      <w:pPr>
        <w:pStyle w:val="Heading-Number-ContractCzechRadio"/>
      </w:pPr>
      <w:r w:rsidRPr="006D0812">
        <w:t>Sankce</w:t>
      </w:r>
    </w:p>
    <w:p w14:paraId="116782D2" w14:textId="16EBD3B9" w:rsidR="00BF05E5" w:rsidRPr="000F0134" w:rsidRDefault="00287D78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D2BE7">
        <w:rPr>
          <w:b/>
        </w:rPr>
        <w:t>1000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4B126218" w14:textId="516F9DD4" w:rsidR="000F0134" w:rsidRPr="000F1DC4" w:rsidRDefault="00287D78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D2BE7" w:rsidRPr="00ED2BE7">
        <w:rPr>
          <w:b/>
        </w:rPr>
        <w:t>1000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B53729D" w14:textId="7B3A1AA5" w:rsidR="000F1DC4" w:rsidRPr="008A4986" w:rsidRDefault="00287D78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287D78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287D78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9FBFE1F" w14:textId="4036A14C" w:rsidR="00257C4E" w:rsidRPr="000F1DC4" w:rsidRDefault="00287D78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287D78" w:rsidP="000F0134">
      <w:pPr>
        <w:pStyle w:val="Heading-Number-ContractCzechRadio"/>
      </w:pPr>
      <w:r>
        <w:t>Zánik smlouvy</w:t>
      </w:r>
    </w:p>
    <w:p w14:paraId="07EB2745" w14:textId="26517157" w:rsidR="00CD36A1" w:rsidRPr="008A4986" w:rsidRDefault="00287D78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879C867" w14:textId="2E9F7069" w:rsidR="00C55596" w:rsidRDefault="00287D78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287D78">
      <w:pPr>
        <w:pStyle w:val="ListNumber-ContractCzechRadio"/>
      </w:pPr>
      <w:r>
        <w:lastRenderedPageBreak/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287D78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418547BE" w:rsidR="004B1672" w:rsidRPr="00CF2EDD" w:rsidRDefault="00287D78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ED2BE7">
        <w:t>10</w:t>
      </w:r>
      <w:r w:rsidRPr="00BF05E5">
        <w:t xml:space="preserve"> dní</w:t>
      </w:r>
      <w:r>
        <w:t>;</w:t>
      </w:r>
    </w:p>
    <w:p w14:paraId="7E852DE1" w14:textId="79C45896" w:rsidR="004B1672" w:rsidRDefault="00287D78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C876C19" w14:textId="5B0427F4" w:rsidR="007C07AF" w:rsidRDefault="00287D78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563E0B65" w14:textId="01EE940B" w:rsidR="004B1672" w:rsidRDefault="00287D78" w:rsidP="004B1672">
      <w:pPr>
        <w:pStyle w:val="ListLetter-ContractCzechRadio"/>
        <w:jc w:val="both"/>
      </w:pPr>
      <w:r>
        <w:t>je</w:t>
      </w:r>
      <w:r w:rsidR="009D5423">
        <w:t>-</w:t>
      </w:r>
      <w:r>
        <w:t>li to stanoveno touto smlouvou</w:t>
      </w:r>
      <w:r w:rsidRPr="00CF2EDD">
        <w:t>.</w:t>
      </w:r>
    </w:p>
    <w:p w14:paraId="53C9EEC1" w14:textId="3821F192" w:rsidR="004B1672" w:rsidRPr="004B1672" w:rsidRDefault="00287D78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70206A4" w14:textId="1DF46983" w:rsidR="00F043FF" w:rsidRDefault="00287D78" w:rsidP="000F0134">
      <w:pPr>
        <w:pStyle w:val="Heading-Number-ContractCzechRadio"/>
      </w:pPr>
      <w:r>
        <w:t>Další ustanovení</w:t>
      </w:r>
    </w:p>
    <w:p w14:paraId="73C5640B" w14:textId="10E57912" w:rsidR="00F043FF" w:rsidRDefault="00287D78" w:rsidP="00F043FF">
      <w:pPr>
        <w:pStyle w:val="ListNumber-ContractCzechRadio"/>
      </w:pPr>
      <w:r>
        <w:t>Smluvní strany pro vyloučení možných pochybností uvádí následující:</w:t>
      </w:r>
    </w:p>
    <w:p w14:paraId="769BE91D" w14:textId="5A800AC1" w:rsidR="00F043FF" w:rsidRDefault="00287D78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287D78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287D78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287D78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287D78" w:rsidP="00A11BC0">
      <w:pPr>
        <w:pStyle w:val="Heading-Number-ContractCzechRadio"/>
      </w:pPr>
      <w:r w:rsidRPr="006D0812">
        <w:t>Závěrečná ustanovení</w:t>
      </w:r>
    </w:p>
    <w:p w14:paraId="6989014B" w14:textId="6044FDCE" w:rsidR="007B1349" w:rsidRPr="006D0812" w:rsidRDefault="00287D78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 xml:space="preserve">registru smluv v souladu se zákonem č. 340/2015 Sb., o zvláštních </w:t>
      </w:r>
      <w:r>
        <w:rPr>
          <w:rFonts w:cs="Arial"/>
          <w:szCs w:val="20"/>
        </w:rPr>
        <w:lastRenderedPageBreak/>
        <w:t>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287D78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287D78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287D78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287D78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287D78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287D78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287D78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1005BB19" w:rsidR="00043DF0" w:rsidRPr="006D0812" w:rsidRDefault="00287D78" w:rsidP="00043DF0">
      <w:pPr>
        <w:pStyle w:val="ListNumber-ContractCzechRadio"/>
      </w:pPr>
      <w:r w:rsidRPr="006D0812">
        <w:t>Nedílnou součástí této smlouvy je její:</w:t>
      </w:r>
    </w:p>
    <w:p w14:paraId="5280371B" w14:textId="05B6A787" w:rsidR="00043DF0" w:rsidRPr="006D0812" w:rsidRDefault="00287D78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5767B">
        <w:rPr>
          <w:color w:val="auto"/>
        </w:rPr>
        <w:tab/>
      </w:r>
      <w:r w:rsidR="002932DA" w:rsidRPr="0065767B">
        <w:rPr>
          <w:b w:val="0"/>
          <w:color w:val="auto"/>
        </w:rPr>
        <w:t>Příloha</w:t>
      </w:r>
      <w:r w:rsidR="00162D8D" w:rsidRPr="0065767B">
        <w:rPr>
          <w:b w:val="0"/>
          <w:color w:val="auto"/>
        </w:rPr>
        <w:t xml:space="preserve"> č. </w:t>
      </w:r>
      <w:r w:rsidR="00F21C0D" w:rsidRPr="0065767B">
        <w:rPr>
          <w:b w:val="0"/>
          <w:color w:val="auto"/>
        </w:rPr>
        <w:t>1</w:t>
      </w:r>
      <w:r w:rsidR="002932DA" w:rsidRPr="0065767B">
        <w:rPr>
          <w:b w:val="0"/>
          <w:color w:val="auto"/>
        </w:rPr>
        <w:t xml:space="preserve"> </w:t>
      </w:r>
      <w:r w:rsidR="00417F60" w:rsidRPr="0065767B">
        <w:rPr>
          <w:b w:val="0"/>
          <w:color w:val="auto"/>
        </w:rPr>
        <w:t>–</w:t>
      </w:r>
      <w:r w:rsidR="002932DA" w:rsidRPr="0065767B">
        <w:rPr>
          <w:b w:val="0"/>
          <w:color w:val="auto"/>
        </w:rPr>
        <w:t xml:space="preserve"> </w:t>
      </w:r>
      <w:r w:rsidR="008653F5" w:rsidRPr="0065767B">
        <w:rPr>
          <w:b w:val="0"/>
          <w:color w:val="auto"/>
        </w:rPr>
        <w:t>S</w:t>
      </w:r>
      <w:r w:rsidRPr="0065767B">
        <w:rPr>
          <w:b w:val="0"/>
          <w:color w:val="auto"/>
        </w:rPr>
        <w:t xml:space="preserve">pecifikace </w:t>
      </w:r>
      <w:r w:rsidR="007277E7" w:rsidRPr="0065767B">
        <w:rPr>
          <w:b w:val="0"/>
          <w:color w:val="auto"/>
        </w:rPr>
        <w:t>služeb</w:t>
      </w:r>
      <w:r w:rsidR="00417F60" w:rsidRPr="0065767B">
        <w:rPr>
          <w:b w:val="0"/>
          <w:color w:val="auto"/>
        </w:rPr>
        <w:t xml:space="preserve"> a ceny</w:t>
      </w:r>
      <w:r w:rsidR="008653F5" w:rsidRPr="0065767B">
        <w:rPr>
          <w:rFonts w:cs="Arial"/>
          <w:b w:val="0"/>
          <w:color w:val="auto"/>
        </w:rPr>
        <w:t>;</w:t>
      </w:r>
    </w:p>
    <w:p w14:paraId="6C8F9AD3" w14:textId="6637143A" w:rsidR="00A11BC0" w:rsidRDefault="00287D78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275280">
        <w:t>2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</w:t>
      </w:r>
      <w:proofErr w:type="spellStart"/>
      <w:r w:rsidRPr="004545D6">
        <w:t>ČRo</w:t>
      </w:r>
      <w:proofErr w:type="spellEnd"/>
      <w:r w:rsidR="008653F5">
        <w:t>.</w:t>
      </w:r>
    </w:p>
    <w:p w14:paraId="5C3387A3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362CD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77777777" w:rsidR="00BA16BB" w:rsidRPr="006D0812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B362CD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287D7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E31BE42" w14:textId="1A282D3A" w:rsidR="00237892" w:rsidRDefault="00237892" w:rsidP="0023789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125BD72D" w14:textId="0B72CC98" w:rsidR="00237892" w:rsidRPr="008653F5" w:rsidRDefault="00237892" w:rsidP="0023789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  <w:p w14:paraId="355CCAA3" w14:textId="7BA88CF0" w:rsidR="008653F5" w:rsidRPr="006D0812" w:rsidRDefault="008653F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66" w:type="dxa"/>
          </w:tcPr>
          <w:p w14:paraId="43D68ED4" w14:textId="77777777" w:rsidR="00BA16BB" w:rsidRDefault="00287D78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287D78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4B1960F9" w:rsidR="00F21C0D" w:rsidRDefault="00F21C0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7AA1AEF" w14:textId="77777777" w:rsidR="00F21C0D" w:rsidRDefault="00287D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6B984198" w14:textId="12D91D3F" w:rsidR="004131AC" w:rsidRPr="00F21C0D" w:rsidRDefault="00287D78" w:rsidP="00F21C0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 w:rsidRPr="00F21C0D">
        <w:rPr>
          <w:b/>
        </w:rPr>
        <w:lastRenderedPageBreak/>
        <w:t xml:space="preserve">PŘÍLOHA č. 1 – </w:t>
      </w:r>
      <w:r>
        <w:rPr>
          <w:b/>
        </w:rPr>
        <w:t>SPECIFIKACE SLUŽEB VČETNĚ CENY</w:t>
      </w:r>
    </w:p>
    <w:p w14:paraId="642CECBE" w14:textId="7834DCA5" w:rsidR="0094468B" w:rsidRPr="00693ADF" w:rsidRDefault="0094468B" w:rsidP="00F21C0D">
      <w:pPr>
        <w:pStyle w:val="SubjectSpecification-ContractCzechRadio"/>
        <w:jc w:val="both"/>
        <w:rPr>
          <w:i/>
          <w:color w:val="auto"/>
        </w:rPr>
      </w:pPr>
      <w:r w:rsidRPr="00693ADF">
        <w:rPr>
          <w:i/>
          <w:color w:val="auto"/>
        </w:rPr>
        <w:t xml:space="preserve">Tato příloha smlouvy </w:t>
      </w:r>
      <w:r>
        <w:rPr>
          <w:i/>
          <w:color w:val="auto"/>
        </w:rPr>
        <w:t>se bude shodovat s přílohou č. 4 Výzvy Technická specifikace a s přílohou č. 3 Výzvy Tabulka pro výpočet nabídkové ceny vyplněnou účastníkem, s nímž bude smlouva uzavřena, a bude doplněna před uzavřením smlouvy.</w:t>
      </w:r>
    </w:p>
    <w:p w14:paraId="05E00C48" w14:textId="77777777" w:rsidR="0094468B" w:rsidRDefault="0094468B" w:rsidP="00F21C0D">
      <w:pPr>
        <w:pStyle w:val="SubjectSpecification-ContractCzechRadio"/>
        <w:jc w:val="both"/>
        <w:rPr>
          <w:b/>
          <w:color w:val="auto"/>
        </w:rPr>
      </w:pPr>
    </w:p>
    <w:p w14:paraId="0F2C2648" w14:textId="77777777" w:rsidR="00F21C0D" w:rsidRDefault="00287D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6B0C348D" w14:textId="77777777" w:rsidR="007277E7" w:rsidRDefault="007277E7" w:rsidP="00693AD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19DD703F" w14:textId="2EBDA161" w:rsidR="005C7827" w:rsidRPr="00414B5D" w:rsidRDefault="00287D78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Č. </w:t>
      </w:r>
      <w:r w:rsidR="00275280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F27DA35" w14:textId="77777777" w:rsidR="005C7827" w:rsidRPr="008A4986" w:rsidRDefault="00287D78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6EAFB5F" w14:textId="77777777" w:rsidR="005C7827" w:rsidRDefault="00287D78" w:rsidP="005C7827">
      <w:pPr>
        <w:pStyle w:val="ListNumber-ContractCzechRadio"/>
      </w:pPr>
      <w:r>
        <w:t>Tyto podmínky platí pro výkon veškerých smluvených činností externích osob a jejich poddodavatelů v objektech Českého rozhlasu (dále jen jako „</w:t>
      </w:r>
      <w:proofErr w:type="spellStart"/>
      <w:r>
        <w:t>ČRo</w:t>
      </w:r>
      <w:proofErr w:type="spellEnd"/>
      <w:r>
        <w:t xml:space="preserve">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4FBA365D" w14:textId="77777777" w:rsidR="005C7827" w:rsidRDefault="00287D78" w:rsidP="005C7827">
      <w:pPr>
        <w:pStyle w:val="ListNumber-ContractCzechRadio"/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35C4793C" w14:textId="77777777" w:rsidR="005C7827" w:rsidRDefault="00287D78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poddodavateli. </w:t>
      </w:r>
    </w:p>
    <w:p w14:paraId="4D6BB868" w14:textId="77777777" w:rsidR="005C7827" w:rsidRDefault="00287D78" w:rsidP="005C7827">
      <w:pPr>
        <w:pStyle w:val="ListNumber-ContractCzechRadio"/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388E3DCE" w14:textId="77777777" w:rsidR="005C7827" w:rsidRDefault="00287D78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43E5E160" w14:textId="77777777" w:rsidR="005C7827" w:rsidRDefault="00287D78" w:rsidP="005C7827">
      <w:pPr>
        <w:pStyle w:val="ListNumber-ContractCzechRadio"/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6503FC09" w14:textId="77777777" w:rsidR="005C7827" w:rsidRDefault="00287D78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4E8CF24" w14:textId="77777777" w:rsidR="005C7827" w:rsidRDefault="00287D78" w:rsidP="005C7827">
      <w:pPr>
        <w:pStyle w:val="ListNumber-ContractCzechRadio"/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525F8B2B" w14:textId="77777777" w:rsidR="005C7827" w:rsidRDefault="00287D78" w:rsidP="005C7827">
      <w:pPr>
        <w:pStyle w:val="ListNumber-ContractCzechRadio"/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366ACA76" w14:textId="77777777" w:rsidR="005C7827" w:rsidRDefault="00287D78" w:rsidP="005C7827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E5E28A" w14:textId="77777777" w:rsidR="005C7827" w:rsidRDefault="00287D78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330A186" w14:textId="77777777" w:rsidR="005C7827" w:rsidRDefault="00287D78" w:rsidP="005C7827">
      <w:pPr>
        <w:pStyle w:val="ListNumber-ContractCzechRadio"/>
      </w:pPr>
      <w:r>
        <w:t>Externí osoby jsou zejména povinny:</w:t>
      </w:r>
    </w:p>
    <w:p w14:paraId="3BB15FE8" w14:textId="77777777" w:rsidR="005C7827" w:rsidRDefault="00287D78" w:rsidP="005C7827">
      <w:pPr>
        <w:pStyle w:val="ListLetter-ContractCzechRadio"/>
        <w:jc w:val="both"/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</w:t>
      </w:r>
      <w:r>
        <w:lastRenderedPageBreak/>
        <w:t xml:space="preserve">osoba není oprávněna zahájit činnost, pokud neprovedla školení BOZP a PO u všech zaměstnanců externí osoby včetně poddodavatelů, kteří budou pracovat v objektech </w:t>
      </w:r>
      <w:proofErr w:type="spellStart"/>
      <w:r>
        <w:t>ČRo</w:t>
      </w:r>
      <w:proofErr w:type="spellEnd"/>
      <w:r>
        <w:t>. Externí osoba je povinna na vyžádání odpovědného zaměstnance předložit doklad o provedení školení dle předchozí věty,</w:t>
      </w:r>
    </w:p>
    <w:p w14:paraId="1EB91309" w14:textId="77777777" w:rsidR="005C7827" w:rsidRDefault="00287D78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D1C0C3F" w14:textId="77777777" w:rsidR="005C7827" w:rsidRDefault="00287D78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780EADC4" w14:textId="77777777" w:rsidR="005C7827" w:rsidRDefault="00287D78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62D3315" w14:textId="77777777" w:rsidR="005C7827" w:rsidRDefault="00287D78" w:rsidP="005C7827">
      <w:pPr>
        <w:pStyle w:val="ListLetter-ContractCzechRadio"/>
        <w:jc w:val="both"/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6F0DA8A2" w14:textId="77777777" w:rsidR="005C7827" w:rsidRDefault="00287D78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A0B404A" w14:textId="77777777" w:rsidR="005C7827" w:rsidRDefault="00287D78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CAE5763" w14:textId="77777777" w:rsidR="005C7827" w:rsidRDefault="00287D78" w:rsidP="005C7827">
      <w:pPr>
        <w:pStyle w:val="ListLetter-ContractCzechRadio"/>
        <w:jc w:val="both"/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675B3838" w14:textId="77777777" w:rsidR="005C7827" w:rsidRDefault="00287D78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3188B295" w14:textId="77777777" w:rsidR="005C7827" w:rsidRDefault="00287D78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437C9BB" w14:textId="77777777" w:rsidR="005C7827" w:rsidRDefault="00287D78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B42EF56" w14:textId="77777777" w:rsidR="005C7827" w:rsidRDefault="00287D78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1E49F5D" w14:textId="77777777" w:rsidR="005C7827" w:rsidRDefault="00287D78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AC2ACEC" w14:textId="77777777" w:rsidR="005C7827" w:rsidRDefault="00287D78" w:rsidP="005C7827">
      <w:pPr>
        <w:pStyle w:val="ListLetter-ContractCzechRadio"/>
        <w:jc w:val="both"/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3970900F" w14:textId="77777777" w:rsidR="005C7827" w:rsidRDefault="00287D78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E535D60" w14:textId="77777777" w:rsidR="005C7827" w:rsidRDefault="00287D78" w:rsidP="005C7827">
      <w:pPr>
        <w:pStyle w:val="ListLetter-ContractCzechRadio"/>
        <w:jc w:val="both"/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4F32021E" w14:textId="77777777" w:rsidR="005C7827" w:rsidRDefault="00287D78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C88155C" w14:textId="380F7721" w:rsidR="005C7827" w:rsidRDefault="00287D78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BA849CF" w14:textId="77777777" w:rsidR="005C7827" w:rsidRDefault="00287D78" w:rsidP="005C7827">
      <w:pPr>
        <w:pStyle w:val="ListNumber-ContractCzechRadio"/>
      </w:pPr>
      <w:r>
        <w:t>Externí osoby jsou zejména povinny:</w:t>
      </w:r>
    </w:p>
    <w:p w14:paraId="22244672" w14:textId="77777777" w:rsidR="005C7827" w:rsidRDefault="00287D78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4AF3863" w14:textId="77777777" w:rsidR="005C7827" w:rsidRDefault="00287D78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311317EA" w14:textId="77777777" w:rsidR="005C7827" w:rsidRDefault="00287D78" w:rsidP="005C7827">
      <w:pPr>
        <w:pStyle w:val="ListLetter-ContractCzechRadio"/>
        <w:jc w:val="both"/>
      </w:pPr>
      <w:r>
        <w:t>neznečišťovat komunikace a nepoškozovat zeleň,</w:t>
      </w:r>
    </w:p>
    <w:p w14:paraId="44893FB4" w14:textId="77777777" w:rsidR="005C7827" w:rsidRDefault="00287D78" w:rsidP="005C7827">
      <w:pPr>
        <w:pStyle w:val="ListLetter-ContractCzechRadio"/>
        <w:jc w:val="both"/>
      </w:pPr>
      <w:r>
        <w:t>zajistit likvidaci obalů dle platných právních předpisů.</w:t>
      </w:r>
    </w:p>
    <w:p w14:paraId="605DB21B" w14:textId="77777777" w:rsidR="005C7827" w:rsidRDefault="00287D78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586AE39" w14:textId="77777777" w:rsidR="005C7827" w:rsidRDefault="00287D78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1AD67037" w14:textId="77777777" w:rsidR="005C7827" w:rsidRDefault="00287D78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F9BA79A" w14:textId="77777777" w:rsidR="005C7827" w:rsidRDefault="00287D78" w:rsidP="005C7827">
      <w:pPr>
        <w:pStyle w:val="ListNumber-ContractCzechRadio"/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74FC9AE1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EA4BF" w14:textId="77777777" w:rsidR="004611C8" w:rsidRDefault="004611C8">
      <w:pPr>
        <w:spacing w:line="240" w:lineRule="auto"/>
      </w:pPr>
      <w:r>
        <w:separator/>
      </w:r>
    </w:p>
  </w:endnote>
  <w:endnote w:type="continuationSeparator" w:id="0">
    <w:p w14:paraId="5CB68B93" w14:textId="77777777" w:rsidR="004611C8" w:rsidRDefault="00461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DC14" w14:textId="77777777" w:rsidR="002421DF" w:rsidRDefault="002421D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6A167C" wp14:editId="49ED87D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C959E" w14:textId="38B21F20" w:rsidR="002421DF" w:rsidRPr="00727BE2" w:rsidRDefault="004611C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D5423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421DF" w:rsidRPr="00DF613A">
                                <w:fldChar w:fldCharType="begin"/>
                              </w:r>
                              <w:r w:rsidR="002421DF">
                                <w:instrText xml:space="preserve"> NUMPAGES   \* MERGEFORMAT </w:instrText>
                              </w:r>
                              <w:r w:rsidR="002421DF" w:rsidRPr="00DF613A">
                                <w:fldChar w:fldCharType="separate"/>
                              </w:r>
                              <w:r w:rsidR="009D5423" w:rsidRPr="0020570C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2421DF" w:rsidRPr="00DF613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6A1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33C959E" w14:textId="38B21F20" w:rsidR="002421DF" w:rsidRPr="00727BE2" w:rsidRDefault="004611C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421D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421D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D5423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421D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421DF" w:rsidRPr="00DF613A">
                          <w:fldChar w:fldCharType="begin"/>
                        </w:r>
                        <w:r w:rsidR="002421DF">
                          <w:instrText xml:space="preserve"> NUMPAGES   \* MERGEFORMAT </w:instrText>
                        </w:r>
                        <w:r w:rsidR="002421DF" w:rsidRPr="00DF613A">
                          <w:fldChar w:fldCharType="separate"/>
                        </w:r>
                        <w:r w:rsidR="009D5423" w:rsidRPr="0020570C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2421DF" w:rsidRPr="00DF613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D5377" w14:textId="77777777" w:rsidR="002421DF" w:rsidRPr="00B5596D" w:rsidRDefault="002421D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F388D7A" wp14:editId="5798520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EF255" w14:textId="2460D0C9" w:rsidR="002421DF" w:rsidRPr="00727BE2" w:rsidRDefault="004611C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D542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421D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421DF" w:rsidRPr="00DF613A">
                                <w:fldChar w:fldCharType="begin"/>
                              </w:r>
                              <w:r w:rsidR="002421DF">
                                <w:instrText xml:space="preserve"> NUMPAGES   \* MERGEFORMAT </w:instrText>
                              </w:r>
                              <w:r w:rsidR="002421DF" w:rsidRPr="00DF613A">
                                <w:fldChar w:fldCharType="separate"/>
                              </w:r>
                              <w:r w:rsidR="009D5423" w:rsidRPr="0020570C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2421DF" w:rsidRPr="00DF613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388D7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A9EF255" w14:textId="2460D0C9" w:rsidR="002421DF" w:rsidRPr="00727BE2" w:rsidRDefault="004611C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421D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421D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D542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421D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421D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421DF" w:rsidRPr="00DF613A">
                          <w:fldChar w:fldCharType="begin"/>
                        </w:r>
                        <w:r w:rsidR="002421DF">
                          <w:instrText xml:space="preserve"> NUMPAGES   \* MERGEFORMAT </w:instrText>
                        </w:r>
                        <w:r w:rsidR="002421DF" w:rsidRPr="00DF613A">
                          <w:fldChar w:fldCharType="separate"/>
                        </w:r>
                        <w:r w:rsidR="009D5423" w:rsidRPr="0020570C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2421DF" w:rsidRPr="00DF613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54674" w14:textId="77777777" w:rsidR="004611C8" w:rsidRDefault="004611C8">
      <w:pPr>
        <w:spacing w:line="240" w:lineRule="auto"/>
      </w:pPr>
      <w:r>
        <w:separator/>
      </w:r>
    </w:p>
  </w:footnote>
  <w:footnote w:type="continuationSeparator" w:id="0">
    <w:p w14:paraId="479F95B9" w14:textId="77777777" w:rsidR="004611C8" w:rsidRDefault="004611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00D76" w14:textId="77777777" w:rsidR="002421DF" w:rsidRDefault="002421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DE054AC" wp14:editId="721CFED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548F" w14:textId="77777777" w:rsidR="002421DF" w:rsidRDefault="002421D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81E395" wp14:editId="6A048AB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A7FF72" w14:textId="77777777" w:rsidR="002421DF" w:rsidRPr="00321BCC" w:rsidRDefault="002421D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1E39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3EA7FF72" w14:textId="77777777" w:rsidR="002421DF" w:rsidRPr="00321BCC" w:rsidRDefault="002421D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B4B7D07" wp14:editId="2A0865D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B35"/>
    <w:multiLevelType w:val="hybridMultilevel"/>
    <w:tmpl w:val="A942F68C"/>
    <w:lvl w:ilvl="0" w:tplc="777A0022">
      <w:start w:val="1"/>
      <w:numFmt w:val="decimal"/>
      <w:lvlText w:val="%1."/>
      <w:lvlJc w:val="left"/>
      <w:pPr>
        <w:ind w:left="1291" w:hanging="360"/>
      </w:pPr>
    </w:lvl>
    <w:lvl w:ilvl="1" w:tplc="60086E1E" w:tentative="1">
      <w:start w:val="1"/>
      <w:numFmt w:val="lowerLetter"/>
      <w:lvlText w:val="%2."/>
      <w:lvlJc w:val="left"/>
      <w:pPr>
        <w:ind w:left="2011" w:hanging="360"/>
      </w:pPr>
    </w:lvl>
    <w:lvl w:ilvl="2" w:tplc="0444E8A2" w:tentative="1">
      <w:start w:val="1"/>
      <w:numFmt w:val="lowerRoman"/>
      <w:lvlText w:val="%3."/>
      <w:lvlJc w:val="right"/>
      <w:pPr>
        <w:ind w:left="2731" w:hanging="180"/>
      </w:pPr>
    </w:lvl>
    <w:lvl w:ilvl="3" w:tplc="0E2893D8" w:tentative="1">
      <w:start w:val="1"/>
      <w:numFmt w:val="decimal"/>
      <w:lvlText w:val="%4."/>
      <w:lvlJc w:val="left"/>
      <w:pPr>
        <w:ind w:left="3451" w:hanging="360"/>
      </w:pPr>
    </w:lvl>
    <w:lvl w:ilvl="4" w:tplc="50565B80" w:tentative="1">
      <w:start w:val="1"/>
      <w:numFmt w:val="lowerLetter"/>
      <w:lvlText w:val="%5."/>
      <w:lvlJc w:val="left"/>
      <w:pPr>
        <w:ind w:left="4171" w:hanging="360"/>
      </w:pPr>
    </w:lvl>
    <w:lvl w:ilvl="5" w:tplc="D81E9D22" w:tentative="1">
      <w:start w:val="1"/>
      <w:numFmt w:val="lowerRoman"/>
      <w:lvlText w:val="%6."/>
      <w:lvlJc w:val="right"/>
      <w:pPr>
        <w:ind w:left="4891" w:hanging="180"/>
      </w:pPr>
    </w:lvl>
    <w:lvl w:ilvl="6" w:tplc="A8BCCFF4" w:tentative="1">
      <w:start w:val="1"/>
      <w:numFmt w:val="decimal"/>
      <w:lvlText w:val="%7."/>
      <w:lvlJc w:val="left"/>
      <w:pPr>
        <w:ind w:left="5611" w:hanging="360"/>
      </w:pPr>
    </w:lvl>
    <w:lvl w:ilvl="7" w:tplc="5F3C02F8" w:tentative="1">
      <w:start w:val="1"/>
      <w:numFmt w:val="lowerLetter"/>
      <w:lvlText w:val="%8."/>
      <w:lvlJc w:val="left"/>
      <w:pPr>
        <w:ind w:left="6331" w:hanging="360"/>
      </w:pPr>
    </w:lvl>
    <w:lvl w:ilvl="8" w:tplc="40485C3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79169D82">
      <w:start w:val="1"/>
      <w:numFmt w:val="decimal"/>
      <w:lvlText w:val="%1."/>
      <w:lvlJc w:val="left"/>
      <w:pPr>
        <w:ind w:left="720" w:hanging="360"/>
      </w:pPr>
    </w:lvl>
    <w:lvl w:ilvl="1" w:tplc="FA064B2E" w:tentative="1">
      <w:start w:val="1"/>
      <w:numFmt w:val="lowerLetter"/>
      <w:lvlText w:val="%2."/>
      <w:lvlJc w:val="left"/>
      <w:pPr>
        <w:ind w:left="1440" w:hanging="360"/>
      </w:pPr>
    </w:lvl>
    <w:lvl w:ilvl="2" w:tplc="9BA6A472" w:tentative="1">
      <w:start w:val="1"/>
      <w:numFmt w:val="lowerRoman"/>
      <w:lvlText w:val="%3."/>
      <w:lvlJc w:val="right"/>
      <w:pPr>
        <w:ind w:left="2160" w:hanging="180"/>
      </w:pPr>
    </w:lvl>
    <w:lvl w:ilvl="3" w:tplc="3E0A8CB0" w:tentative="1">
      <w:start w:val="1"/>
      <w:numFmt w:val="decimal"/>
      <w:lvlText w:val="%4."/>
      <w:lvlJc w:val="left"/>
      <w:pPr>
        <w:ind w:left="2880" w:hanging="360"/>
      </w:pPr>
    </w:lvl>
    <w:lvl w:ilvl="4" w:tplc="A99C4684" w:tentative="1">
      <w:start w:val="1"/>
      <w:numFmt w:val="lowerLetter"/>
      <w:lvlText w:val="%5."/>
      <w:lvlJc w:val="left"/>
      <w:pPr>
        <w:ind w:left="3600" w:hanging="360"/>
      </w:pPr>
    </w:lvl>
    <w:lvl w:ilvl="5" w:tplc="8CCAC334" w:tentative="1">
      <w:start w:val="1"/>
      <w:numFmt w:val="lowerRoman"/>
      <w:lvlText w:val="%6."/>
      <w:lvlJc w:val="right"/>
      <w:pPr>
        <w:ind w:left="4320" w:hanging="180"/>
      </w:pPr>
    </w:lvl>
    <w:lvl w:ilvl="6" w:tplc="4C8AC0E0" w:tentative="1">
      <w:start w:val="1"/>
      <w:numFmt w:val="decimal"/>
      <w:lvlText w:val="%7."/>
      <w:lvlJc w:val="left"/>
      <w:pPr>
        <w:ind w:left="5040" w:hanging="360"/>
      </w:pPr>
    </w:lvl>
    <w:lvl w:ilvl="7" w:tplc="C1D21B2E" w:tentative="1">
      <w:start w:val="1"/>
      <w:numFmt w:val="lowerLetter"/>
      <w:lvlText w:val="%8."/>
      <w:lvlJc w:val="left"/>
      <w:pPr>
        <w:ind w:left="5760" w:hanging="360"/>
      </w:pPr>
    </w:lvl>
    <w:lvl w:ilvl="8" w:tplc="29DC5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F94C8B2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D844F06" w:tentative="1">
      <w:start w:val="1"/>
      <w:numFmt w:val="lowerLetter"/>
      <w:lvlText w:val="%2."/>
      <w:lvlJc w:val="left"/>
      <w:pPr>
        <w:ind w:left="1392" w:hanging="360"/>
      </w:pPr>
    </w:lvl>
    <w:lvl w:ilvl="2" w:tplc="2BA84B34" w:tentative="1">
      <w:start w:val="1"/>
      <w:numFmt w:val="lowerRoman"/>
      <w:lvlText w:val="%3."/>
      <w:lvlJc w:val="right"/>
      <w:pPr>
        <w:ind w:left="2112" w:hanging="180"/>
      </w:pPr>
    </w:lvl>
    <w:lvl w:ilvl="3" w:tplc="9092D5AE" w:tentative="1">
      <w:start w:val="1"/>
      <w:numFmt w:val="decimal"/>
      <w:lvlText w:val="%4."/>
      <w:lvlJc w:val="left"/>
      <w:pPr>
        <w:ind w:left="2832" w:hanging="360"/>
      </w:pPr>
    </w:lvl>
    <w:lvl w:ilvl="4" w:tplc="072EA8F4" w:tentative="1">
      <w:start w:val="1"/>
      <w:numFmt w:val="lowerLetter"/>
      <w:lvlText w:val="%5."/>
      <w:lvlJc w:val="left"/>
      <w:pPr>
        <w:ind w:left="3552" w:hanging="360"/>
      </w:pPr>
    </w:lvl>
    <w:lvl w:ilvl="5" w:tplc="391419FA" w:tentative="1">
      <w:start w:val="1"/>
      <w:numFmt w:val="lowerRoman"/>
      <w:lvlText w:val="%6."/>
      <w:lvlJc w:val="right"/>
      <w:pPr>
        <w:ind w:left="4272" w:hanging="180"/>
      </w:pPr>
    </w:lvl>
    <w:lvl w:ilvl="6" w:tplc="068CA070" w:tentative="1">
      <w:start w:val="1"/>
      <w:numFmt w:val="decimal"/>
      <w:lvlText w:val="%7."/>
      <w:lvlJc w:val="left"/>
      <w:pPr>
        <w:ind w:left="4992" w:hanging="360"/>
      </w:pPr>
    </w:lvl>
    <w:lvl w:ilvl="7" w:tplc="9B3835EE" w:tentative="1">
      <w:start w:val="1"/>
      <w:numFmt w:val="lowerLetter"/>
      <w:lvlText w:val="%8."/>
      <w:lvlJc w:val="left"/>
      <w:pPr>
        <w:ind w:left="5712" w:hanging="360"/>
      </w:pPr>
    </w:lvl>
    <w:lvl w:ilvl="8" w:tplc="4288B80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84A7D0A">
      <w:start w:val="1"/>
      <w:numFmt w:val="lowerLetter"/>
      <w:lvlText w:val="%1)"/>
      <w:lvlJc w:val="left"/>
      <w:pPr>
        <w:ind w:left="720" w:hanging="360"/>
      </w:pPr>
    </w:lvl>
    <w:lvl w:ilvl="1" w:tplc="86F25158" w:tentative="1">
      <w:start w:val="1"/>
      <w:numFmt w:val="lowerLetter"/>
      <w:lvlText w:val="%2."/>
      <w:lvlJc w:val="left"/>
      <w:pPr>
        <w:ind w:left="1440" w:hanging="360"/>
      </w:pPr>
    </w:lvl>
    <w:lvl w:ilvl="2" w:tplc="16B4501A" w:tentative="1">
      <w:start w:val="1"/>
      <w:numFmt w:val="lowerRoman"/>
      <w:lvlText w:val="%3."/>
      <w:lvlJc w:val="right"/>
      <w:pPr>
        <w:ind w:left="2160" w:hanging="180"/>
      </w:pPr>
    </w:lvl>
    <w:lvl w:ilvl="3" w:tplc="700A8EFE" w:tentative="1">
      <w:start w:val="1"/>
      <w:numFmt w:val="decimal"/>
      <w:lvlText w:val="%4."/>
      <w:lvlJc w:val="left"/>
      <w:pPr>
        <w:ind w:left="2880" w:hanging="360"/>
      </w:pPr>
    </w:lvl>
    <w:lvl w:ilvl="4" w:tplc="0CFEE866" w:tentative="1">
      <w:start w:val="1"/>
      <w:numFmt w:val="lowerLetter"/>
      <w:lvlText w:val="%5."/>
      <w:lvlJc w:val="left"/>
      <w:pPr>
        <w:ind w:left="3600" w:hanging="360"/>
      </w:pPr>
    </w:lvl>
    <w:lvl w:ilvl="5" w:tplc="472CD38A" w:tentative="1">
      <w:start w:val="1"/>
      <w:numFmt w:val="lowerRoman"/>
      <w:lvlText w:val="%6."/>
      <w:lvlJc w:val="right"/>
      <w:pPr>
        <w:ind w:left="4320" w:hanging="180"/>
      </w:pPr>
    </w:lvl>
    <w:lvl w:ilvl="6" w:tplc="F5C881C4" w:tentative="1">
      <w:start w:val="1"/>
      <w:numFmt w:val="decimal"/>
      <w:lvlText w:val="%7."/>
      <w:lvlJc w:val="left"/>
      <w:pPr>
        <w:ind w:left="5040" w:hanging="360"/>
      </w:pPr>
    </w:lvl>
    <w:lvl w:ilvl="7" w:tplc="C0761E56" w:tentative="1">
      <w:start w:val="1"/>
      <w:numFmt w:val="lowerLetter"/>
      <w:lvlText w:val="%8."/>
      <w:lvlJc w:val="left"/>
      <w:pPr>
        <w:ind w:left="5760" w:hanging="360"/>
      </w:pPr>
    </w:lvl>
    <w:lvl w:ilvl="8" w:tplc="4E022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58C0AFF"/>
    <w:multiLevelType w:val="hybridMultilevel"/>
    <w:tmpl w:val="D53E67EA"/>
    <w:lvl w:ilvl="0" w:tplc="5BB6A6BA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994A22F8" w:tentative="1">
      <w:start w:val="1"/>
      <w:numFmt w:val="lowerLetter"/>
      <w:lvlText w:val="%2."/>
      <w:lvlJc w:val="left"/>
      <w:pPr>
        <w:ind w:left="7586" w:hanging="360"/>
      </w:pPr>
    </w:lvl>
    <w:lvl w:ilvl="2" w:tplc="F07C696C" w:tentative="1">
      <w:start w:val="1"/>
      <w:numFmt w:val="lowerRoman"/>
      <w:lvlText w:val="%3."/>
      <w:lvlJc w:val="right"/>
      <w:pPr>
        <w:ind w:left="8306" w:hanging="180"/>
      </w:pPr>
    </w:lvl>
    <w:lvl w:ilvl="3" w:tplc="E5ACB496" w:tentative="1">
      <w:start w:val="1"/>
      <w:numFmt w:val="decimal"/>
      <w:lvlText w:val="%4."/>
      <w:lvlJc w:val="left"/>
      <w:pPr>
        <w:ind w:left="9026" w:hanging="360"/>
      </w:pPr>
    </w:lvl>
    <w:lvl w:ilvl="4" w:tplc="84F4085C" w:tentative="1">
      <w:start w:val="1"/>
      <w:numFmt w:val="lowerLetter"/>
      <w:lvlText w:val="%5."/>
      <w:lvlJc w:val="left"/>
      <w:pPr>
        <w:ind w:left="9746" w:hanging="360"/>
      </w:pPr>
    </w:lvl>
    <w:lvl w:ilvl="5" w:tplc="15B88B54" w:tentative="1">
      <w:start w:val="1"/>
      <w:numFmt w:val="lowerRoman"/>
      <w:lvlText w:val="%6."/>
      <w:lvlJc w:val="right"/>
      <w:pPr>
        <w:ind w:left="10466" w:hanging="180"/>
      </w:pPr>
    </w:lvl>
    <w:lvl w:ilvl="6" w:tplc="891A4DFE" w:tentative="1">
      <w:start w:val="1"/>
      <w:numFmt w:val="decimal"/>
      <w:lvlText w:val="%7."/>
      <w:lvlJc w:val="left"/>
      <w:pPr>
        <w:ind w:left="11186" w:hanging="360"/>
      </w:pPr>
    </w:lvl>
    <w:lvl w:ilvl="7" w:tplc="9146CE00" w:tentative="1">
      <w:start w:val="1"/>
      <w:numFmt w:val="lowerLetter"/>
      <w:lvlText w:val="%8."/>
      <w:lvlJc w:val="left"/>
      <w:pPr>
        <w:ind w:left="11906" w:hanging="360"/>
      </w:pPr>
    </w:lvl>
    <w:lvl w:ilvl="8" w:tplc="9586A552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A1107350">
      <w:start w:val="1"/>
      <w:numFmt w:val="lowerLetter"/>
      <w:lvlText w:val="%1)"/>
      <w:lvlJc w:val="left"/>
      <w:pPr>
        <w:ind w:left="720" w:hanging="360"/>
      </w:pPr>
    </w:lvl>
    <w:lvl w:ilvl="1" w:tplc="2494C7CA">
      <w:start w:val="1"/>
      <w:numFmt w:val="lowerLetter"/>
      <w:lvlText w:val="%2."/>
      <w:lvlJc w:val="left"/>
      <w:pPr>
        <w:ind w:left="1440" w:hanging="360"/>
      </w:pPr>
    </w:lvl>
    <w:lvl w:ilvl="2" w:tplc="30D6FDE6">
      <w:start w:val="1"/>
      <w:numFmt w:val="lowerRoman"/>
      <w:lvlText w:val="%3."/>
      <w:lvlJc w:val="right"/>
      <w:pPr>
        <w:ind w:left="2160" w:hanging="180"/>
      </w:pPr>
    </w:lvl>
    <w:lvl w:ilvl="3" w:tplc="21B6BB2A">
      <w:start w:val="1"/>
      <w:numFmt w:val="decimal"/>
      <w:lvlText w:val="%4."/>
      <w:lvlJc w:val="left"/>
      <w:pPr>
        <w:ind w:left="2880" w:hanging="360"/>
      </w:pPr>
    </w:lvl>
    <w:lvl w:ilvl="4" w:tplc="EE16774A">
      <w:start w:val="1"/>
      <w:numFmt w:val="lowerLetter"/>
      <w:lvlText w:val="%5."/>
      <w:lvlJc w:val="left"/>
      <w:pPr>
        <w:ind w:left="3600" w:hanging="360"/>
      </w:pPr>
    </w:lvl>
    <w:lvl w:ilvl="5" w:tplc="CFA0A244">
      <w:start w:val="1"/>
      <w:numFmt w:val="lowerRoman"/>
      <w:lvlText w:val="%6."/>
      <w:lvlJc w:val="right"/>
      <w:pPr>
        <w:ind w:left="4320" w:hanging="180"/>
      </w:pPr>
    </w:lvl>
    <w:lvl w:ilvl="6" w:tplc="92B6B368">
      <w:start w:val="1"/>
      <w:numFmt w:val="decimal"/>
      <w:lvlText w:val="%7."/>
      <w:lvlJc w:val="left"/>
      <w:pPr>
        <w:ind w:left="5040" w:hanging="360"/>
      </w:pPr>
    </w:lvl>
    <w:lvl w:ilvl="7" w:tplc="33A6E2C2">
      <w:start w:val="1"/>
      <w:numFmt w:val="lowerLetter"/>
      <w:lvlText w:val="%8."/>
      <w:lvlJc w:val="left"/>
      <w:pPr>
        <w:ind w:left="5760" w:hanging="360"/>
      </w:pPr>
    </w:lvl>
    <w:lvl w:ilvl="8" w:tplc="DF36C59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B84A749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360456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30CF56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DB4991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1FA1C2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FA4464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4545A0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B886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D68BD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5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antić Kateřina">
    <w15:presenceInfo w15:providerId="AD" w15:userId="S-1-5-21-1516916145-3332080500-352412931-309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73A9"/>
    <w:rsid w:val="00025316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0D2C"/>
    <w:rsid w:val="000F1DC4"/>
    <w:rsid w:val="0010037A"/>
    <w:rsid w:val="00100883"/>
    <w:rsid w:val="00102AB2"/>
    <w:rsid w:val="00106A74"/>
    <w:rsid w:val="00107439"/>
    <w:rsid w:val="00134765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3E8F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1B07"/>
    <w:rsid w:val="001E5013"/>
    <w:rsid w:val="001E6537"/>
    <w:rsid w:val="001F15D7"/>
    <w:rsid w:val="001F3584"/>
    <w:rsid w:val="001F475A"/>
    <w:rsid w:val="001F7BD1"/>
    <w:rsid w:val="002015E7"/>
    <w:rsid w:val="00202C70"/>
    <w:rsid w:val="00204CBF"/>
    <w:rsid w:val="0020570C"/>
    <w:rsid w:val="0021137E"/>
    <w:rsid w:val="00211DFA"/>
    <w:rsid w:val="00214A85"/>
    <w:rsid w:val="002152C1"/>
    <w:rsid w:val="00224E73"/>
    <w:rsid w:val="00227C1D"/>
    <w:rsid w:val="0023258C"/>
    <w:rsid w:val="00235BE9"/>
    <w:rsid w:val="00237578"/>
    <w:rsid w:val="00237892"/>
    <w:rsid w:val="002419D1"/>
    <w:rsid w:val="002421DF"/>
    <w:rsid w:val="002505DE"/>
    <w:rsid w:val="00254739"/>
    <w:rsid w:val="00257C4E"/>
    <w:rsid w:val="00260CBA"/>
    <w:rsid w:val="002616F2"/>
    <w:rsid w:val="002623EC"/>
    <w:rsid w:val="002663BF"/>
    <w:rsid w:val="00274011"/>
    <w:rsid w:val="002748B7"/>
    <w:rsid w:val="002751A7"/>
    <w:rsid w:val="00275280"/>
    <w:rsid w:val="0027660D"/>
    <w:rsid w:val="00276FE4"/>
    <w:rsid w:val="00287D78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4336A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536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B2F9E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3765B"/>
    <w:rsid w:val="0044705E"/>
    <w:rsid w:val="0045245F"/>
    <w:rsid w:val="00452B29"/>
    <w:rsid w:val="004545D6"/>
    <w:rsid w:val="0045536E"/>
    <w:rsid w:val="00455E05"/>
    <w:rsid w:val="004611C8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0029"/>
    <w:rsid w:val="004A383D"/>
    <w:rsid w:val="004B0873"/>
    <w:rsid w:val="004B1672"/>
    <w:rsid w:val="004B34BA"/>
    <w:rsid w:val="004B55B9"/>
    <w:rsid w:val="004B6A02"/>
    <w:rsid w:val="004C02AA"/>
    <w:rsid w:val="004C0308"/>
    <w:rsid w:val="004C034F"/>
    <w:rsid w:val="004C3C3B"/>
    <w:rsid w:val="004C4241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C7732"/>
    <w:rsid w:val="005C7827"/>
    <w:rsid w:val="005C78DB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5767B"/>
    <w:rsid w:val="00670762"/>
    <w:rsid w:val="006736E0"/>
    <w:rsid w:val="006775C2"/>
    <w:rsid w:val="006803F7"/>
    <w:rsid w:val="00681E96"/>
    <w:rsid w:val="00682904"/>
    <w:rsid w:val="00687822"/>
    <w:rsid w:val="00693ADF"/>
    <w:rsid w:val="00693E26"/>
    <w:rsid w:val="00696BF9"/>
    <w:rsid w:val="006A2D5B"/>
    <w:rsid w:val="006A425C"/>
    <w:rsid w:val="006B0013"/>
    <w:rsid w:val="006B2D7E"/>
    <w:rsid w:val="006C306A"/>
    <w:rsid w:val="006D0812"/>
    <w:rsid w:val="006D645D"/>
    <w:rsid w:val="006D648C"/>
    <w:rsid w:val="006E0E59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05DDE"/>
    <w:rsid w:val="0071288A"/>
    <w:rsid w:val="00714287"/>
    <w:rsid w:val="00716035"/>
    <w:rsid w:val="00717825"/>
    <w:rsid w:val="00720068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51741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2AD9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5AAC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6C9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3D43"/>
    <w:rsid w:val="008F5CA1"/>
    <w:rsid w:val="008F7E57"/>
    <w:rsid w:val="00900A72"/>
    <w:rsid w:val="0090414C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468B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2BF7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B7C4F"/>
    <w:rsid w:val="009C5B0E"/>
    <w:rsid w:val="009D2E73"/>
    <w:rsid w:val="009D40D1"/>
    <w:rsid w:val="009D5423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3A66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C3FA0"/>
    <w:rsid w:val="00AD0491"/>
    <w:rsid w:val="00AD3095"/>
    <w:rsid w:val="00AD68DA"/>
    <w:rsid w:val="00AD7D1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362CD"/>
    <w:rsid w:val="00B512CE"/>
    <w:rsid w:val="00B54E8D"/>
    <w:rsid w:val="00B5596D"/>
    <w:rsid w:val="00B60D08"/>
    <w:rsid w:val="00B62703"/>
    <w:rsid w:val="00B6387D"/>
    <w:rsid w:val="00B63CDB"/>
    <w:rsid w:val="00B67C45"/>
    <w:rsid w:val="00B74BB9"/>
    <w:rsid w:val="00B826E5"/>
    <w:rsid w:val="00B8342C"/>
    <w:rsid w:val="00B936FE"/>
    <w:rsid w:val="00B950E1"/>
    <w:rsid w:val="00B97451"/>
    <w:rsid w:val="00B979C9"/>
    <w:rsid w:val="00BA16BB"/>
    <w:rsid w:val="00BA4F7F"/>
    <w:rsid w:val="00BB745F"/>
    <w:rsid w:val="00BC1D89"/>
    <w:rsid w:val="00BD0246"/>
    <w:rsid w:val="00BD0C33"/>
    <w:rsid w:val="00BD3AB0"/>
    <w:rsid w:val="00BD5324"/>
    <w:rsid w:val="00BD53CD"/>
    <w:rsid w:val="00BE59CC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4CC8"/>
    <w:rsid w:val="00C1670E"/>
    <w:rsid w:val="00C17770"/>
    <w:rsid w:val="00C17D15"/>
    <w:rsid w:val="00C25757"/>
    <w:rsid w:val="00C27DD9"/>
    <w:rsid w:val="00C31446"/>
    <w:rsid w:val="00C351E4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1827"/>
    <w:rsid w:val="00CA367D"/>
    <w:rsid w:val="00CA7B7D"/>
    <w:rsid w:val="00CB0230"/>
    <w:rsid w:val="00CB12DA"/>
    <w:rsid w:val="00CB45FA"/>
    <w:rsid w:val="00CC10D0"/>
    <w:rsid w:val="00CC4B2A"/>
    <w:rsid w:val="00CC4CAF"/>
    <w:rsid w:val="00CC5D3A"/>
    <w:rsid w:val="00CD17E8"/>
    <w:rsid w:val="00CD2825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D79F2"/>
    <w:rsid w:val="00DE000D"/>
    <w:rsid w:val="00DF5939"/>
    <w:rsid w:val="00DF613A"/>
    <w:rsid w:val="00DF7736"/>
    <w:rsid w:val="00E02CC8"/>
    <w:rsid w:val="00E07F55"/>
    <w:rsid w:val="00E106D2"/>
    <w:rsid w:val="00E152DE"/>
    <w:rsid w:val="00E1779B"/>
    <w:rsid w:val="00E22214"/>
    <w:rsid w:val="00E252BC"/>
    <w:rsid w:val="00E26828"/>
    <w:rsid w:val="00E36D4A"/>
    <w:rsid w:val="00E40B22"/>
    <w:rsid w:val="00E41313"/>
    <w:rsid w:val="00E46172"/>
    <w:rsid w:val="00E4753C"/>
    <w:rsid w:val="00E53743"/>
    <w:rsid w:val="00E53AED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D2BE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1C0D"/>
    <w:rsid w:val="00F24B5A"/>
    <w:rsid w:val="00F26062"/>
    <w:rsid w:val="00F3269F"/>
    <w:rsid w:val="00F32A75"/>
    <w:rsid w:val="00F36299"/>
    <w:rsid w:val="00F365CD"/>
    <w:rsid w:val="00F36FC8"/>
    <w:rsid w:val="00F40F01"/>
    <w:rsid w:val="00F41E0D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830A2"/>
    <w:rsid w:val="00F94597"/>
    <w:rsid w:val="00F95548"/>
    <w:rsid w:val="00F95610"/>
    <w:rsid w:val="00FA7145"/>
    <w:rsid w:val="00FB2F7B"/>
    <w:rsid w:val="00FB7C4F"/>
    <w:rsid w:val="00FC3004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lnekCRo">
    <w:name w:val="Článek (CRo)"/>
    <w:basedOn w:val="Normln"/>
    <w:next w:val="Normln"/>
    <w:autoRedefine/>
    <w:qFormat/>
    <w:rsid w:val="00ED2BE7"/>
    <w:pPr>
      <w:numPr>
        <w:numId w:val="43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50"/>
      <w:jc w:val="center"/>
    </w:pPr>
    <w:rPr>
      <w:rFonts w:eastAsia="Calibri" w:cs="Arial"/>
      <w:b/>
      <w:color w:val="000F3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BC02506-0E5C-409A-A72A-A2DFB754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11</Pages>
  <Words>4000</Words>
  <Characters>23606</Characters>
  <Application>Microsoft Office Word</Application>
  <DocSecurity>0</DocSecurity>
  <Lines>196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Stantić Kateřina</cp:lastModifiedBy>
  <cp:revision>161</cp:revision>
  <dcterms:created xsi:type="dcterms:W3CDTF">2017-04-27T06:49:00Z</dcterms:created>
  <dcterms:modified xsi:type="dcterms:W3CDTF">2024-09-04T13:59:00Z</dcterms:modified>
</cp:coreProperties>
</file>